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47223" w14:textId="77777777" w:rsidR="0093258F" w:rsidRDefault="0093258F" w:rsidP="0093258F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3258F">
        <w:rPr>
          <w:rFonts w:ascii="Times New Roman" w:hAnsi="Times New Roman" w:cs="Times New Roman"/>
          <w:b/>
          <w:color w:val="FF0000"/>
          <w:sz w:val="28"/>
          <w:szCs w:val="28"/>
        </w:rPr>
        <w:t>ОБРАЗЕЦ</w:t>
      </w:r>
    </w:p>
    <w:p w14:paraId="53AB8BD8" w14:textId="22053AED" w:rsidR="006324F8" w:rsidRDefault="006324F8" w:rsidP="0093258F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ЕГЭ ПО ИНОСТРАННЫМ ЯЗЫКАМ (</w:t>
      </w:r>
      <w:del w:id="0" w:author="Karlova VS" w:date="2025-02-21T15:41:00Z">
        <w:r w:rsidDel="009B0FE8">
          <w:rPr>
            <w:rFonts w:ascii="Times New Roman" w:hAnsi="Times New Roman" w:cs="Times New Roman"/>
            <w:b/>
            <w:color w:val="FF0000"/>
            <w:sz w:val="28"/>
            <w:szCs w:val="28"/>
          </w:rPr>
          <w:delText>РАЗДЕЛ «ГОВОРЕНИЕ»</w:delText>
        </w:r>
      </w:del>
      <w:ins w:id="1" w:author="Karlova VS" w:date="2025-02-21T15:41:00Z">
        <w:r w:rsidR="009B0FE8">
          <w:rPr>
            <w:rFonts w:ascii="Times New Roman" w:hAnsi="Times New Roman" w:cs="Times New Roman"/>
            <w:b/>
            <w:color w:val="FF0000"/>
            <w:sz w:val="28"/>
            <w:szCs w:val="28"/>
          </w:rPr>
          <w:t>УСТНАЯ ЧАСТЬ</w:t>
        </w:r>
      </w:ins>
      <w:r>
        <w:rPr>
          <w:rFonts w:ascii="Times New Roman" w:hAnsi="Times New Roman" w:cs="Times New Roman"/>
          <w:b/>
          <w:color w:val="FF0000"/>
          <w:sz w:val="28"/>
          <w:szCs w:val="28"/>
        </w:rPr>
        <w:t>), ПЕРЕСДАЧА УЧАСТНИКОМ ЭКЗАМЕНА В СВЯЗИ С ТЕХНИЧЕСКИМ СБОЕМ</w:t>
      </w:r>
    </w:p>
    <w:p w14:paraId="7720C338" w14:textId="77777777" w:rsidR="006324F8" w:rsidRPr="0093258F" w:rsidRDefault="006324F8" w:rsidP="0093258F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EEE2ECF" w14:textId="77777777" w:rsidR="00436B49" w:rsidRDefault="001469F5" w:rsidP="00F47404">
      <w:pPr>
        <w:spacing w:after="0" w:line="20" w:lineRule="atLeast"/>
        <w:ind w:left="567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Первому заместителю директора Государственного автономного образовательного учреждения города Москвы «Московский центр качества образования»</w:t>
      </w:r>
    </w:p>
    <w:p w14:paraId="52869197" w14:textId="77777777" w:rsidR="001469F5" w:rsidRDefault="001469F5" w:rsidP="00F47404">
      <w:pPr>
        <w:spacing w:after="0" w:line="20" w:lineRule="atLeast"/>
        <w:ind w:left="567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Постульгину</w:t>
      </w:r>
      <w:proofErr w:type="spellEnd"/>
    </w:p>
    <w:p w14:paraId="0F8C3842" w14:textId="77777777" w:rsidR="0093258F" w:rsidRDefault="0093258F" w:rsidP="00F47404">
      <w:pPr>
        <w:spacing w:after="0" w:line="20" w:lineRule="atLeast"/>
        <w:ind w:left="5670"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руководителя ППЭ </w:t>
      </w:r>
      <w:r w:rsidRPr="0093258F">
        <w:rPr>
          <w:rFonts w:ascii="Times New Roman" w:hAnsi="Times New Roman" w:cs="Times New Roman"/>
          <w:b/>
          <w:i/>
          <w:sz w:val="28"/>
          <w:szCs w:val="28"/>
        </w:rPr>
        <w:t>№</w:t>
      </w:r>
      <w:r w:rsidR="00DF2656">
        <w:rPr>
          <w:rFonts w:ascii="Times New Roman" w:hAnsi="Times New Roman" w:cs="Times New Roman"/>
          <w:b/>
          <w:i/>
          <w:sz w:val="28"/>
          <w:szCs w:val="28"/>
        </w:rPr>
        <w:t>_______</w:t>
      </w:r>
    </w:p>
    <w:p w14:paraId="1156ECC2" w14:textId="77777777" w:rsidR="0093258F" w:rsidRPr="0093258F" w:rsidRDefault="00DF2656" w:rsidP="00F47404">
      <w:pPr>
        <w:spacing w:after="0" w:line="20" w:lineRule="atLeast"/>
        <w:ind w:left="5670"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_____________________________</w:t>
      </w:r>
    </w:p>
    <w:p w14:paraId="4EC58B78" w14:textId="77777777" w:rsidR="0093258F" w:rsidRPr="00347AD1" w:rsidRDefault="0093258F" w:rsidP="002459C7">
      <w:pPr>
        <w:spacing w:after="0" w:line="20" w:lineRule="atLeast"/>
        <w:ind w:right="-1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B844EE4" w14:textId="77777777" w:rsidR="00F47404" w:rsidRDefault="00F47404" w:rsidP="00436B49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D34190" w14:textId="77777777" w:rsidR="00FB7C9C" w:rsidRDefault="00FB7C9C" w:rsidP="00436B49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872F1E" w14:textId="77777777" w:rsidR="00A27E53" w:rsidRDefault="00F47404" w:rsidP="00436B49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служебная записка.</w:t>
      </w:r>
    </w:p>
    <w:p w14:paraId="49276AD7" w14:textId="77777777" w:rsidR="004E68E8" w:rsidRPr="00520298" w:rsidRDefault="004E68E8" w:rsidP="00436B49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3A84E3" w14:textId="5C56FA61" w:rsidR="00FA1456" w:rsidRPr="00FA1456" w:rsidRDefault="00280F9E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</w:t>
      </w:r>
      <w:r w:rsidR="00146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="00146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единого государственного экзамена </w:t>
      </w:r>
      <w:r w:rsidR="002E4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FA1456" w:rsidRPr="002E4A8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английско</w:t>
      </w:r>
      <w:r w:rsidR="00DF2656" w:rsidRPr="002E4A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 языку</w:t>
      </w:r>
      <w:r w:rsid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</w:t>
      </w:r>
      <w:del w:id="2" w:author="Karlova VS" w:date="2025-02-21T15:41:00Z">
        <w:r w:rsidR="00DF2656" w:rsidDel="009B0FE8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раздел «Говорение»</w:delText>
        </w:r>
      </w:del>
      <w:ins w:id="3" w:author="Karlova VS" w:date="2025-02-21T15:41:00Z">
        <w:r w:rsidR="009B0FE8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устная часть</w:t>
        </w:r>
      </w:ins>
      <w:r w:rsid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) </w:t>
      </w:r>
      <w:r w:rsidR="002E4A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________(указать дату экзамена) 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участников </w:t>
      </w:r>
      <w:r w:rsidR="002E4A8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_________(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ФИО участника(-</w:t>
      </w:r>
      <w:proofErr w:type="spellStart"/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ов</w:t>
      </w:r>
      <w:proofErr w:type="spellEnd"/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(№</w:t>
      </w:r>
      <w:r w:rsidR="002459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аудитории, №</w:t>
      </w:r>
      <w:r w:rsidR="002459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места) 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экзаменационных заданий </w:t>
      </w:r>
      <w:r w:rsidR="00FA14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произошел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(и)</w:t>
      </w:r>
      <w:r w:rsidR="00FA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технический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proofErr w:type="spellEnd"/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A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сбой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(и): _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_ (</w:t>
      </w:r>
      <w:r w:rsidR="00DF2656"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указать краткое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описание сбоя).</w:t>
      </w:r>
    </w:p>
    <w:p w14:paraId="4808B695" w14:textId="6D90501D" w:rsidR="00FA1456" w:rsidRDefault="00FA1456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пересдачи экзамена участнику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(-</w:t>
      </w:r>
      <w:proofErr w:type="spellStart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proofErr w:type="spellEnd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предоставлена 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пересдать экзамен на резервной Станции</w:t>
      </w:r>
      <w:ins w:id="4" w:author="Karlova VS" w:date="2025-02-21T15:41:00Z">
        <w:r w:rsidR="009B0F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записи ответов</w:t>
        </w:r>
      </w:ins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1513BDD" w14:textId="3D6B6504" w:rsidR="00FA1456" w:rsidRDefault="00FA1456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Просим принять в обработку 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записи ответа(-</w:t>
      </w:r>
      <w:proofErr w:type="spellStart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выполненные участником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(-</w:t>
      </w:r>
      <w:proofErr w:type="spellStart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proofErr w:type="spellEnd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резервной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(-ых)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Станции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(-</w:t>
      </w:r>
      <w:proofErr w:type="spellStart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proofErr w:type="spellEnd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ins w:id="5" w:author="Karlova VS" w:date="2025-02-21T15:42:00Z">
        <w:r w:rsidR="009B0F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записи ответов</w:t>
        </w:r>
      </w:ins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4723691" w14:textId="77777777" w:rsidR="00BB3719" w:rsidRPr="00BB3719" w:rsidRDefault="00BB3719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ФИО участника (№ аудитории, номер места)</w:t>
      </w:r>
    </w:p>
    <w:p w14:paraId="5CA45C19" w14:textId="415E760D" w:rsidR="00DF2656" w:rsidRDefault="00DF2656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</w:t>
      </w:r>
      <w:del w:id="6" w:author="Ксения Евгеньевна Колпащикова" w:date="2025-02-14T08:51:00Z">
        <w:r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 xml:space="preserve">первого </w:delText>
        </w:r>
      </w:del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бланка регистрации:</w:t>
      </w:r>
      <w:del w:id="7" w:author="Ксения Евгеньевна Колпащикова" w:date="2025-02-14T08:51:00Z">
        <w:r w:rsidRP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 xml:space="preserve"> _______________</w:delText>
        </w:r>
        <w:r w:rsidR="00BB3719" w:rsidRP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_ (</w:delText>
        </w:r>
        <w:r w:rsidRP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указать номер бланка регистрации, распечатанн</w:delText>
        </w:r>
        <w:r w:rsidR="00BB3719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ого</w:delText>
        </w:r>
        <w:r w:rsidRP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 xml:space="preserve"> участнику </w:delText>
        </w:r>
        <w:r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до</w:delText>
        </w:r>
        <w:r w:rsidRP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 xml:space="preserve"> возникновения технического сбоя)</w:delText>
        </w:r>
      </w:del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286E1C00" w14:textId="12B8AC16" w:rsidR="00FA1456" w:rsidDel="00040A30" w:rsidRDefault="00FA1456" w:rsidP="00F47404">
      <w:pPr>
        <w:spacing w:after="0" w:line="20" w:lineRule="atLeast"/>
        <w:ind w:firstLine="709"/>
        <w:jc w:val="both"/>
        <w:rPr>
          <w:del w:id="8" w:author="Ксения Евгеньевна Колпащикова" w:date="2025-02-14T08:51:00Z"/>
          <w:rFonts w:ascii="Times New Roman" w:eastAsia="Times New Roman" w:hAnsi="Times New Roman" w:cs="Times New Roman"/>
          <w:sz w:val="28"/>
          <w:szCs w:val="28"/>
          <w:lang w:eastAsia="ru-RU"/>
        </w:rPr>
      </w:pPr>
      <w:del w:id="9" w:author="Ксения Евгеньевна Колпащикова" w:date="2025-02-14T08:51:00Z">
        <w:r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 xml:space="preserve">Номер нового бланка </w:delText>
        </w:r>
        <w:r w:rsidR="00BB3719"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>регистрации</w:delText>
        </w:r>
        <w:r w:rsidR="00BB3719" w:rsidRP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: _</w:delText>
        </w:r>
        <w:r w:rsidR="00DF2656" w:rsidRP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______________</w:delText>
        </w:r>
        <w:r w:rsidR="00BB3719" w:rsidRP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_ (</w:delText>
        </w:r>
        <w:r w:rsidR="00DF2656" w:rsidRP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указать новый номер бланка регистрации, распечатанн</w:delText>
        </w:r>
        <w:r w:rsidR="00BB3719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ого</w:delText>
        </w:r>
        <w:r w:rsidR="00DF2656" w:rsidRP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 xml:space="preserve"> участнику повторно после возникновения технического сбоя)</w:delText>
        </w:r>
        <w:r w:rsidR="00DF2656"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>.</w:delText>
        </w:r>
      </w:del>
    </w:p>
    <w:p w14:paraId="2334FB93" w14:textId="167B0482" w:rsidR="00DF2656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</w:t>
      </w:r>
      <w:del w:id="10" w:author="Ксения Евгеньевна Колпащикова" w:date="2025-02-14T08:51:00Z">
        <w:r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 xml:space="preserve">первого </w:delText>
        </w:r>
      </w:del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КИМ:</w:t>
      </w:r>
      <w:r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_______________</w:t>
      </w:r>
      <w:r w:rsidR="00BB3719"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</w:t>
      </w:r>
      <w:del w:id="11" w:author="Ксения Евгеньевна Колпащикова" w:date="2025-02-14T08:51:00Z">
        <w:r w:rsidR="00BB3719" w:rsidRP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 xml:space="preserve"> (</w:delText>
        </w:r>
        <w:r w:rsidRP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 xml:space="preserve">указать номер </w:delText>
        </w:r>
        <w:r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КИМ</w:delText>
        </w:r>
        <w:r w:rsidRP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 xml:space="preserve">, </w:delText>
        </w:r>
        <w:r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полученн</w:delText>
        </w:r>
        <w:r w:rsidR="00BB3719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ого</w:delText>
        </w:r>
        <w:r w:rsidRP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 xml:space="preserve"> участник</w:delText>
        </w:r>
        <w:r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ом</w:delText>
        </w:r>
        <w:r w:rsidRP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 xml:space="preserve"> </w:delText>
        </w:r>
        <w:r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до</w:delText>
        </w:r>
        <w:r w:rsidRP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 xml:space="preserve"> возникновения технического сбоя)</w:delText>
        </w:r>
      </w:del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42A40C7F" w14:textId="0868B2D1" w:rsidR="00FA1456" w:rsidDel="00040A30" w:rsidRDefault="00FA1456" w:rsidP="00F47404">
      <w:pPr>
        <w:spacing w:after="0" w:line="20" w:lineRule="atLeast"/>
        <w:ind w:firstLine="709"/>
        <w:jc w:val="both"/>
        <w:rPr>
          <w:del w:id="12" w:author="Ксения Евгеньевна Колпащикова" w:date="2025-02-14T08:51:00Z"/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del w:id="13" w:author="Ксения Евгеньевна Колпащикова" w:date="2025-02-14T08:51:00Z">
        <w:r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 xml:space="preserve">Номер нового КИМ: </w:delText>
        </w:r>
        <w:r w:rsidR="00DF2656" w:rsidRP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_______________</w:delText>
        </w:r>
        <w:r w:rsidR="00BB3719" w:rsidRP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_ (</w:delText>
        </w:r>
        <w:r w:rsidR="00DF2656" w:rsidRP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 xml:space="preserve">указать номер </w:delText>
        </w:r>
        <w:r w:rsid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нового КИМ</w:delText>
        </w:r>
        <w:r w:rsidR="00DF2656" w:rsidRP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 xml:space="preserve">, </w:delText>
        </w:r>
        <w:r w:rsid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полученн</w:delText>
        </w:r>
        <w:r w:rsidR="00BB3719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ого</w:delText>
        </w:r>
        <w:r w:rsidR="00DF2656" w:rsidRP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 xml:space="preserve"> участник</w:delText>
        </w:r>
        <w:r w:rsid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ом после</w:delText>
        </w:r>
        <w:r w:rsidR="00DF2656" w:rsidRP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 xml:space="preserve"> возникновения технического сбоя)</w:delText>
        </w:r>
        <w:r w:rsidR="00DF2656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.</w:delText>
        </w:r>
      </w:del>
    </w:p>
    <w:p w14:paraId="33A0A942" w14:textId="3004F7F7" w:rsidR="00040A30" w:rsidRDefault="00040A30" w:rsidP="00F47404">
      <w:pPr>
        <w:spacing w:after="0" w:line="20" w:lineRule="atLeast"/>
        <w:ind w:firstLine="709"/>
        <w:jc w:val="both"/>
        <w:rPr>
          <w:ins w:id="14" w:author="Ксения Евгеньевна Колпащикова" w:date="2025-02-14T08:51:00Z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5" w:author="Ксения Евгеньевна Колпащикова" w:date="2025-02-14T08:51:00Z">
        <w:r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Время записи корректных </w:t>
        </w:r>
        <w:proofErr w:type="gramStart"/>
        <w:r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ответов:_</w:t>
        </w:r>
        <w:proofErr w:type="gramEnd"/>
        <w:r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_________________________________.</w:t>
        </w:r>
      </w:ins>
    </w:p>
    <w:p w14:paraId="2A8032AA" w14:textId="250F9CD4" w:rsidR="00FA1456" w:rsidRDefault="00FA1456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del w:id="16" w:author="Ксения Евгеньевна Колпащикова" w:date="2025-02-14T08:51:00Z">
        <w:r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 xml:space="preserve"> </w:delText>
        </w:r>
      </w:del>
    </w:p>
    <w:p w14:paraId="13246506" w14:textId="77777777" w:rsidR="00907EB3" w:rsidRPr="002D7A7D" w:rsidRDefault="00907EB3" w:rsidP="002D7A7D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4452AB" w14:textId="77777777" w:rsidR="00F47404" w:rsidRDefault="008E4E76" w:rsidP="0087176E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ППЭ                                                                </w:t>
      </w:r>
      <w:r w:rsidRPr="008E4E76">
        <w:rPr>
          <w:rFonts w:ascii="Times New Roman" w:hAnsi="Times New Roman" w:cs="Times New Roman"/>
          <w:b/>
          <w:i/>
          <w:sz w:val="28"/>
          <w:szCs w:val="28"/>
        </w:rPr>
        <w:t>ФИО руководителя ППЭ</w:t>
      </w:r>
    </w:p>
    <w:p w14:paraId="362472DE" w14:textId="77777777" w:rsidR="00DF2656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Член ГЭК                                                                                </w:t>
      </w:r>
      <w:r w:rsidRPr="008E4E76">
        <w:rPr>
          <w:rFonts w:ascii="Times New Roman" w:hAnsi="Times New Roman" w:cs="Times New Roman"/>
          <w:b/>
          <w:i/>
          <w:sz w:val="28"/>
          <w:szCs w:val="28"/>
        </w:rPr>
        <w:t xml:space="preserve">ФИО </w:t>
      </w:r>
      <w:r>
        <w:rPr>
          <w:rFonts w:ascii="Times New Roman" w:hAnsi="Times New Roman" w:cs="Times New Roman"/>
          <w:b/>
          <w:i/>
          <w:sz w:val="28"/>
          <w:szCs w:val="28"/>
        </w:rPr>
        <w:t>члена ГЭК</w:t>
      </w:r>
    </w:p>
    <w:p w14:paraId="2F577528" w14:textId="77777777" w:rsidR="00DF2656" w:rsidRDefault="00DF2656" w:rsidP="0087176E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49F483A" w14:textId="49A98EC1" w:rsidR="00DF2656" w:rsidRPr="00040A30" w:rsidRDefault="00DF2656" w:rsidP="00040A30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Дата</w:t>
      </w:r>
      <w:del w:id="17" w:author="Ксения Евгеньевна Колпащикова" w:date="2025-02-14T08:51:00Z">
        <w:r w:rsidDel="00040A30">
          <w:rPr>
            <w:rFonts w:ascii="Times New Roman" w:eastAsia="Times New Roman" w:hAnsi="Times New Roman" w:cs="Times New Roman"/>
            <w:sz w:val="24"/>
            <w:szCs w:val="24"/>
          </w:rPr>
          <w:br w:type="page"/>
        </w:r>
      </w:del>
    </w:p>
    <w:p w14:paraId="4C911BAD" w14:textId="77777777" w:rsidR="009B0FE8" w:rsidRDefault="009B0FE8" w:rsidP="00DF2656">
      <w:pPr>
        <w:spacing w:after="0" w:line="20" w:lineRule="atLeast"/>
        <w:ind w:left="5670" w:right="-1"/>
        <w:jc w:val="right"/>
        <w:rPr>
          <w:ins w:id="18" w:author="Karlova VS" w:date="2025-02-21T15:42:00Z"/>
          <w:rFonts w:ascii="Times New Roman" w:hAnsi="Times New Roman" w:cs="Times New Roman"/>
          <w:b/>
          <w:color w:val="FF0000"/>
          <w:sz w:val="28"/>
          <w:szCs w:val="28"/>
        </w:rPr>
      </w:pPr>
    </w:p>
    <w:p w14:paraId="1D56146C" w14:textId="77777777" w:rsidR="009B0FE8" w:rsidRDefault="009B0FE8" w:rsidP="00DF2656">
      <w:pPr>
        <w:spacing w:after="0" w:line="20" w:lineRule="atLeast"/>
        <w:ind w:left="5670" w:right="-1"/>
        <w:jc w:val="right"/>
        <w:rPr>
          <w:ins w:id="19" w:author="Karlova VS" w:date="2025-02-21T15:42:00Z"/>
          <w:rFonts w:ascii="Times New Roman" w:hAnsi="Times New Roman" w:cs="Times New Roman"/>
          <w:b/>
          <w:color w:val="FF0000"/>
          <w:sz w:val="28"/>
          <w:szCs w:val="28"/>
        </w:rPr>
      </w:pPr>
    </w:p>
    <w:p w14:paraId="42604533" w14:textId="77777777" w:rsidR="009B0FE8" w:rsidRDefault="009B0FE8" w:rsidP="00DF2656">
      <w:pPr>
        <w:spacing w:after="0" w:line="20" w:lineRule="atLeast"/>
        <w:ind w:left="5670" w:right="-1"/>
        <w:jc w:val="right"/>
        <w:rPr>
          <w:ins w:id="20" w:author="Karlova VS" w:date="2025-02-21T15:42:00Z"/>
          <w:rFonts w:ascii="Times New Roman" w:hAnsi="Times New Roman" w:cs="Times New Roman"/>
          <w:b/>
          <w:color w:val="FF0000"/>
          <w:sz w:val="28"/>
          <w:szCs w:val="28"/>
        </w:rPr>
      </w:pPr>
    </w:p>
    <w:p w14:paraId="274F2041" w14:textId="77777777" w:rsidR="009B0FE8" w:rsidRDefault="009B0FE8" w:rsidP="00DF2656">
      <w:pPr>
        <w:spacing w:after="0" w:line="20" w:lineRule="atLeast"/>
        <w:ind w:left="5670" w:right="-1"/>
        <w:jc w:val="right"/>
        <w:rPr>
          <w:ins w:id="21" w:author="Karlova VS" w:date="2025-02-21T15:42:00Z"/>
          <w:rFonts w:ascii="Times New Roman" w:hAnsi="Times New Roman" w:cs="Times New Roman"/>
          <w:b/>
          <w:color w:val="FF0000"/>
          <w:sz w:val="28"/>
          <w:szCs w:val="28"/>
        </w:rPr>
      </w:pPr>
    </w:p>
    <w:p w14:paraId="719D66EC" w14:textId="77777777" w:rsidR="009B0FE8" w:rsidRDefault="009B0FE8" w:rsidP="00DF2656">
      <w:pPr>
        <w:spacing w:after="0" w:line="20" w:lineRule="atLeast"/>
        <w:ind w:left="5670" w:right="-1"/>
        <w:jc w:val="right"/>
        <w:rPr>
          <w:ins w:id="22" w:author="Karlova VS" w:date="2025-02-21T15:42:00Z"/>
          <w:rFonts w:ascii="Times New Roman" w:hAnsi="Times New Roman" w:cs="Times New Roman"/>
          <w:b/>
          <w:color w:val="FF0000"/>
          <w:sz w:val="28"/>
          <w:szCs w:val="28"/>
        </w:rPr>
      </w:pPr>
    </w:p>
    <w:p w14:paraId="2826B965" w14:textId="77777777" w:rsidR="009B0FE8" w:rsidRDefault="009B0FE8" w:rsidP="00DF2656">
      <w:pPr>
        <w:spacing w:after="0" w:line="20" w:lineRule="atLeast"/>
        <w:ind w:left="5670" w:right="-1"/>
        <w:jc w:val="right"/>
        <w:rPr>
          <w:ins w:id="23" w:author="Karlova VS" w:date="2025-02-21T15:42:00Z"/>
          <w:rFonts w:ascii="Times New Roman" w:hAnsi="Times New Roman" w:cs="Times New Roman"/>
          <w:b/>
          <w:color w:val="FF0000"/>
          <w:sz w:val="28"/>
          <w:szCs w:val="28"/>
        </w:rPr>
      </w:pPr>
    </w:p>
    <w:p w14:paraId="3AB0D9A1" w14:textId="77777777" w:rsidR="009B0FE8" w:rsidRDefault="009B0FE8" w:rsidP="00DF2656">
      <w:pPr>
        <w:spacing w:after="0" w:line="20" w:lineRule="atLeast"/>
        <w:ind w:left="5670" w:right="-1"/>
        <w:jc w:val="right"/>
        <w:rPr>
          <w:ins w:id="24" w:author="Karlova VS" w:date="2025-02-21T15:42:00Z"/>
          <w:rFonts w:ascii="Times New Roman" w:hAnsi="Times New Roman" w:cs="Times New Roman"/>
          <w:b/>
          <w:color w:val="FF0000"/>
          <w:sz w:val="28"/>
          <w:szCs w:val="28"/>
        </w:rPr>
      </w:pPr>
    </w:p>
    <w:p w14:paraId="7F82E8E4" w14:textId="77777777" w:rsidR="009B0FE8" w:rsidRDefault="009B0FE8" w:rsidP="00DF2656">
      <w:pPr>
        <w:spacing w:after="0" w:line="20" w:lineRule="atLeast"/>
        <w:ind w:left="5670" w:right="-1"/>
        <w:jc w:val="right"/>
        <w:rPr>
          <w:ins w:id="25" w:author="Karlova VS" w:date="2025-02-21T15:42:00Z"/>
          <w:rFonts w:ascii="Times New Roman" w:hAnsi="Times New Roman" w:cs="Times New Roman"/>
          <w:b/>
          <w:color w:val="FF0000"/>
          <w:sz w:val="28"/>
          <w:szCs w:val="28"/>
        </w:rPr>
      </w:pPr>
    </w:p>
    <w:p w14:paraId="2DA2B9BB" w14:textId="2D99C763" w:rsidR="00DF2656" w:rsidRDefault="00DF2656" w:rsidP="00DF2656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3258F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ОБРАЗЕЦ</w:t>
      </w:r>
    </w:p>
    <w:p w14:paraId="56BBFA8C" w14:textId="77777777" w:rsidR="00DF2656" w:rsidRDefault="00DF2656" w:rsidP="00DF2656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ЗАПОЛНЕНИЯ</w:t>
      </w:r>
    </w:p>
    <w:p w14:paraId="0487AEDF" w14:textId="77777777" w:rsidR="00DF2656" w:rsidRPr="0093258F" w:rsidRDefault="00DF2656" w:rsidP="00DF2656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44C449A" w14:textId="77777777" w:rsidR="00DF2656" w:rsidRDefault="00DF2656" w:rsidP="00DF2656">
      <w:pPr>
        <w:spacing w:after="0" w:line="20" w:lineRule="atLeast"/>
        <w:ind w:left="567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Первому заместителю директора Государственного автономного образовательного учреждения города Москвы «Московский центр качества образования»</w:t>
      </w:r>
    </w:p>
    <w:p w14:paraId="5CF0AC7F" w14:textId="77777777" w:rsidR="00DF2656" w:rsidRDefault="00DF2656" w:rsidP="00DF2656">
      <w:pPr>
        <w:spacing w:after="0" w:line="20" w:lineRule="atLeast"/>
        <w:ind w:left="567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Постульгину</w:t>
      </w:r>
      <w:proofErr w:type="spellEnd"/>
    </w:p>
    <w:p w14:paraId="18167B33" w14:textId="77777777" w:rsidR="00DF2656" w:rsidRDefault="00DF2656" w:rsidP="00DF2656">
      <w:pPr>
        <w:spacing w:after="0" w:line="20" w:lineRule="atLeast"/>
        <w:ind w:left="5670"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руководителя ППЭ </w:t>
      </w:r>
      <w:r w:rsidRPr="0093258F">
        <w:rPr>
          <w:rFonts w:ascii="Times New Roman" w:hAnsi="Times New Roman" w:cs="Times New Roman"/>
          <w:b/>
          <w:i/>
          <w:sz w:val="28"/>
          <w:szCs w:val="28"/>
        </w:rPr>
        <w:t>№</w:t>
      </w:r>
      <w:r>
        <w:rPr>
          <w:rFonts w:ascii="Times New Roman" w:hAnsi="Times New Roman" w:cs="Times New Roman"/>
          <w:b/>
          <w:i/>
          <w:sz w:val="28"/>
          <w:szCs w:val="28"/>
        </w:rPr>
        <w:t>1234</w:t>
      </w:r>
    </w:p>
    <w:p w14:paraId="31811F0E" w14:textId="77777777" w:rsidR="00DF2656" w:rsidRPr="0093258F" w:rsidRDefault="00DF2656" w:rsidP="00DF2656">
      <w:pPr>
        <w:spacing w:after="0" w:line="20" w:lineRule="atLeast"/>
        <w:ind w:left="5670"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Ивановой А.А.</w:t>
      </w:r>
    </w:p>
    <w:p w14:paraId="41913986" w14:textId="77777777" w:rsidR="00DF2656" w:rsidRPr="00347AD1" w:rsidRDefault="00DF2656" w:rsidP="00DF2656">
      <w:pPr>
        <w:spacing w:after="0" w:line="20" w:lineRule="atLeast"/>
        <w:ind w:right="-1"/>
        <w:rPr>
          <w:rFonts w:ascii="Times New Roman" w:hAnsi="Times New Roman" w:cs="Times New Roman"/>
          <w:b/>
          <w:sz w:val="24"/>
          <w:szCs w:val="24"/>
        </w:rPr>
      </w:pPr>
    </w:p>
    <w:p w14:paraId="7B58908F" w14:textId="77777777" w:rsidR="00DF2656" w:rsidRDefault="00DF2656" w:rsidP="00DF2656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AEB7B6" w14:textId="77777777" w:rsidR="00DF2656" w:rsidRDefault="00DF2656" w:rsidP="00DF2656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CA7B0A" w14:textId="77777777" w:rsidR="00DF2656" w:rsidRDefault="00DF2656" w:rsidP="00DF2656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служебная записка.</w:t>
      </w:r>
    </w:p>
    <w:p w14:paraId="3EDEF1C5" w14:textId="77777777" w:rsidR="00DF2656" w:rsidRPr="00520298" w:rsidRDefault="00DF2656" w:rsidP="00DF2656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EDE2D1" w14:textId="14833D02" w:rsidR="00DF2656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день проведения единого государственного экзамена 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английскому языку (</w:t>
      </w:r>
      <w:del w:id="26" w:author="Karlova VS" w:date="2025-02-21T15:42:00Z">
        <w:r w:rsidRPr="00F46341" w:rsidDel="009B0F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>раздел «Говорение»</w:delText>
        </w:r>
      </w:del>
      <w:ins w:id="27" w:author="Karlova VS" w:date="2025-02-21T15:42:00Z">
        <w:r w:rsidR="009B0F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устная часть</w:t>
        </w:r>
      </w:ins>
      <w:bookmarkStart w:id="28" w:name="_GoBack"/>
      <w:bookmarkEnd w:id="28"/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08.04.2023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участников Петровой Ангелины Владимировны (аудитория 313, место 2:А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Соколова Андрея Викторовича (аудитория 316, место 1:Б)</w:t>
      </w:r>
      <w:r w:rsidRP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экзаменационных заданий произошли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сбои: при прослушивании своих ответов по завершении экзамена обнаружено, что часть заданий не были записаны. </w:t>
      </w:r>
    </w:p>
    <w:p w14:paraId="06233403" w14:textId="77777777" w:rsidR="00DF2656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пересдачи экзамена участникам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предоставлена возможность пересдать экзамен на резервн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Станциях записи ответов в вышеуказанных аудиториях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F8F0087" w14:textId="77777777" w:rsidR="00DF2656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Просим принять в обработку 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записи ответов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выполненные 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на резервных Станциях записи ответов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C13FFAD" w14:textId="77777777" w:rsidR="00F46341" w:rsidRPr="00F46341" w:rsidRDefault="00F46341" w:rsidP="00F46341">
      <w:pPr>
        <w:pStyle w:val="a8"/>
        <w:numPr>
          <w:ilvl w:val="0"/>
          <w:numId w:val="9"/>
        </w:num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Петрова Ангелина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имировна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(аудитория 313, место </w:t>
      </w:r>
      <w:proofErr w:type="gramStart"/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2:А</w:t>
      </w:r>
      <w:proofErr w:type="gramEnd"/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6447860" w14:textId="7CE94274" w:rsidR="00DF2656" w:rsidRPr="00F46341" w:rsidRDefault="00F46341" w:rsidP="00F46341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F2656"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омер </w:t>
      </w:r>
      <w:del w:id="29" w:author="Ксения Евгеньевна Колпащикова" w:date="2025-02-14T08:51:00Z">
        <w:r w:rsidR="00DF2656" w:rsidRPr="00F46341"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 xml:space="preserve">первого </w:delText>
        </w:r>
      </w:del>
      <w:r w:rsidR="00DF2656"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бланка регистрации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1234567890;</w:t>
      </w:r>
    </w:p>
    <w:p w14:paraId="2BCABD57" w14:textId="49953A45" w:rsidR="00DF2656" w:rsidRPr="00F46341" w:rsidDel="00040A30" w:rsidRDefault="00F46341" w:rsidP="00F46341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del w:id="30" w:author="Ксения Евгеньевна Колпащикова" w:date="2025-02-14T08:51:00Z"/>
          <w:rFonts w:ascii="Times New Roman" w:eastAsia="Times New Roman" w:hAnsi="Times New Roman" w:cs="Times New Roman"/>
          <w:sz w:val="28"/>
          <w:szCs w:val="28"/>
          <w:lang w:eastAsia="ru-RU"/>
        </w:rPr>
      </w:pPr>
      <w:del w:id="31" w:author="Ксения Евгеньевна Колпащикова" w:date="2025-02-14T08:51:00Z">
        <w:r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>н</w:delText>
        </w:r>
        <w:r w:rsidR="00DF2656" w:rsidRPr="00F46341"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>омер нового бланка регистрации</w:delText>
        </w:r>
        <w:r w:rsidR="00DF2656" w:rsidRPr="00F46341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:</w:delText>
        </w:r>
        <w:r w:rsidRPr="00F46341"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 xml:space="preserve"> </w:delText>
        </w:r>
        <w:r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>1234567891;</w:delText>
        </w:r>
      </w:del>
    </w:p>
    <w:p w14:paraId="1BCE6A81" w14:textId="63393F58" w:rsidR="00DF2656" w:rsidRDefault="00F46341" w:rsidP="00F46341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ins w:id="32" w:author="Ксения Евгеньевна Колпащикова" w:date="2025-02-14T08:51:00Z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F2656"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омер </w:t>
      </w:r>
      <w:del w:id="33" w:author="Ксения Евгеньевна Колпащикова" w:date="2025-02-14T08:51:00Z">
        <w:r w:rsidR="00DF2656" w:rsidRPr="00F46341"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 xml:space="preserve">первого </w:delText>
        </w:r>
      </w:del>
      <w:r w:rsidR="00DF2656"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КИМ:</w:t>
      </w:r>
      <w:r w:rsidR="00DF2656" w:rsidRPr="00F463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222222;</w:t>
      </w:r>
    </w:p>
    <w:p w14:paraId="263FF43B" w14:textId="56C7595D" w:rsidR="00040A30" w:rsidRPr="00F46341" w:rsidRDefault="00040A30" w:rsidP="00F46341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ins w:id="34" w:author="Ксения Евгеньевна Колпащикова" w:date="2025-02-14T08:52:00Z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время записи корректного ответа: 12:46.</w:t>
        </w:r>
      </w:ins>
    </w:p>
    <w:p w14:paraId="58D89DAB" w14:textId="7DC17429" w:rsidR="00DF2656" w:rsidRPr="00F46341" w:rsidDel="00040A30" w:rsidRDefault="00F46341" w:rsidP="00F46341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del w:id="35" w:author="Ксения Евгеньевна Колпащикова" w:date="2025-02-14T08:51:00Z"/>
          <w:rFonts w:ascii="Times New Roman" w:eastAsia="Times New Roman" w:hAnsi="Times New Roman" w:cs="Times New Roman"/>
          <w:sz w:val="28"/>
          <w:szCs w:val="28"/>
          <w:lang w:eastAsia="ru-RU"/>
        </w:rPr>
      </w:pPr>
      <w:del w:id="36" w:author="Ксения Евгеньевна Колпащикова" w:date="2025-02-14T08:51:00Z">
        <w:r w:rsidRPr="00F46341"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>н</w:delText>
        </w:r>
        <w:r w:rsidR="00DF2656" w:rsidRPr="00F46341"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 xml:space="preserve">омер нового КИМ: </w:delText>
        </w:r>
        <w:r w:rsidRPr="00F46341"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>223445.</w:delText>
        </w:r>
      </w:del>
    </w:p>
    <w:p w14:paraId="09259BEA" w14:textId="019243A2" w:rsidR="00F46341" w:rsidRPr="00F46341" w:rsidRDefault="00DF2656" w:rsidP="00F46341">
      <w:pPr>
        <w:pStyle w:val="a8"/>
        <w:numPr>
          <w:ilvl w:val="0"/>
          <w:numId w:val="9"/>
        </w:num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del w:id="37" w:author="Ксения Евгеньевна Колпащикова" w:date="2025-02-14T08:51:00Z">
        <w:r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 xml:space="preserve"> </w:delText>
        </w:r>
      </w:del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Соколов Андрей Викторович (аудитория 316, место </w:t>
      </w:r>
      <w:proofErr w:type="gramStart"/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1:Б</w:t>
      </w:r>
      <w:proofErr w:type="gramEnd"/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14:paraId="02DB1DFA" w14:textId="55ACE298" w:rsidR="00F46341" w:rsidRPr="00F46341" w:rsidRDefault="00F46341" w:rsidP="00F46341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омер </w:t>
      </w:r>
      <w:del w:id="38" w:author="Ксения Евгеньевна Колпащикова" w:date="2025-02-14T08:52:00Z">
        <w:r w:rsidRPr="00F46341"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 xml:space="preserve">первого </w:delText>
        </w:r>
      </w:del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бланка регистрации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1234561111;</w:t>
      </w:r>
    </w:p>
    <w:p w14:paraId="2B19BB9D" w14:textId="62A77CA2" w:rsidR="00F46341" w:rsidRPr="00F46341" w:rsidDel="00040A30" w:rsidRDefault="00F46341" w:rsidP="00F46341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del w:id="39" w:author="Ксения Евгеньевна Колпащикова" w:date="2025-02-14T08:52:00Z"/>
          <w:rFonts w:ascii="Times New Roman" w:eastAsia="Times New Roman" w:hAnsi="Times New Roman" w:cs="Times New Roman"/>
          <w:sz w:val="28"/>
          <w:szCs w:val="28"/>
          <w:lang w:eastAsia="ru-RU"/>
        </w:rPr>
      </w:pPr>
      <w:del w:id="40" w:author="Ксения Евгеньевна Колпащикова" w:date="2025-02-14T08:52:00Z">
        <w:r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>н</w:delText>
        </w:r>
        <w:r w:rsidRPr="00F46341"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>омер нового бланка регистрации</w:delText>
        </w:r>
        <w:r w:rsidRPr="00F46341" w:rsidDel="00040A3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:</w:delText>
        </w:r>
        <w:r w:rsidRPr="00F46341"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 xml:space="preserve"> </w:delText>
        </w:r>
        <w:r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>12345645667;</w:delText>
        </w:r>
      </w:del>
    </w:p>
    <w:p w14:paraId="153F4DEE" w14:textId="242F4BDC" w:rsidR="00F46341" w:rsidRDefault="00F46341" w:rsidP="00F46341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ins w:id="41" w:author="Ксения Евгеньевна Колпащикова" w:date="2025-02-14T08:52:00Z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омер </w:t>
      </w:r>
      <w:del w:id="42" w:author="Ксения Евгеньевна Колпащикова" w:date="2025-02-14T08:52:00Z">
        <w:r w:rsidRPr="00F46341"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 xml:space="preserve">первого </w:delText>
        </w:r>
      </w:del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КИМ:</w:t>
      </w:r>
      <w:r w:rsidRPr="00F463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234522;</w:t>
      </w:r>
    </w:p>
    <w:p w14:paraId="457E0D8A" w14:textId="22F4CE58" w:rsidR="00040A30" w:rsidRPr="00040A30" w:rsidRDefault="00040A30" w:rsidP="00040A30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ins w:id="43" w:author="Ксения Евгеньевна Колпащикова" w:date="2025-02-14T08:52:00Z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время записи корректного ответа: 11:15.</w:t>
        </w:r>
      </w:ins>
    </w:p>
    <w:p w14:paraId="389D706A" w14:textId="5E4C2FCF" w:rsidR="00F46341" w:rsidRPr="00F46341" w:rsidDel="00040A30" w:rsidRDefault="00F46341" w:rsidP="00F46341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del w:id="44" w:author="Ксения Евгеньевна Колпащикова" w:date="2025-02-14T08:52:00Z"/>
          <w:rFonts w:ascii="Times New Roman" w:eastAsia="Times New Roman" w:hAnsi="Times New Roman" w:cs="Times New Roman"/>
          <w:sz w:val="28"/>
          <w:szCs w:val="28"/>
          <w:lang w:eastAsia="ru-RU"/>
        </w:rPr>
      </w:pPr>
      <w:del w:id="45" w:author="Ксения Евгеньевна Колпащикова" w:date="2025-02-14T08:52:00Z">
        <w:r w:rsidRPr="00F46341"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 xml:space="preserve">номер нового КИМ: </w:delText>
        </w:r>
        <w:r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>223356</w:delText>
        </w:r>
        <w:r w:rsidRPr="00F46341" w:rsidDel="00040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>5.</w:delText>
        </w:r>
      </w:del>
    </w:p>
    <w:p w14:paraId="0AEE5AE4" w14:textId="77777777" w:rsidR="00DF2656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21A222" w14:textId="77777777" w:rsidR="00DF2656" w:rsidRPr="002D7A7D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55F33B" w14:textId="77777777" w:rsidR="00DF2656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ППЭ                                                                </w:t>
      </w:r>
      <w:r w:rsidRPr="008E4E76">
        <w:rPr>
          <w:rFonts w:ascii="Times New Roman" w:hAnsi="Times New Roman" w:cs="Times New Roman"/>
          <w:b/>
          <w:i/>
          <w:sz w:val="28"/>
          <w:szCs w:val="28"/>
        </w:rPr>
        <w:t>ФИО руководителя ППЭ</w:t>
      </w:r>
    </w:p>
    <w:p w14:paraId="4A60E218" w14:textId="77777777" w:rsidR="00DF2656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Член ГЭК                                                                                </w:t>
      </w:r>
      <w:r w:rsidRPr="008E4E76">
        <w:rPr>
          <w:rFonts w:ascii="Times New Roman" w:hAnsi="Times New Roman" w:cs="Times New Roman"/>
          <w:b/>
          <w:i/>
          <w:sz w:val="28"/>
          <w:szCs w:val="28"/>
        </w:rPr>
        <w:t xml:space="preserve">ФИО </w:t>
      </w:r>
      <w:r>
        <w:rPr>
          <w:rFonts w:ascii="Times New Roman" w:hAnsi="Times New Roman" w:cs="Times New Roman"/>
          <w:b/>
          <w:i/>
          <w:sz w:val="28"/>
          <w:szCs w:val="28"/>
        </w:rPr>
        <w:t>члена ГЭК</w:t>
      </w:r>
    </w:p>
    <w:p w14:paraId="01CE8D63" w14:textId="77777777" w:rsidR="00DF2656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C12BA32" w14:textId="77777777" w:rsidR="00DF2656" w:rsidRPr="0087176E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Дата</w:t>
      </w:r>
    </w:p>
    <w:p w14:paraId="257E08F4" w14:textId="77777777" w:rsidR="00585060" w:rsidRPr="00520298" w:rsidRDefault="00585060" w:rsidP="00990CA9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</w:rPr>
      </w:pPr>
    </w:p>
    <w:sectPr w:rsidR="00585060" w:rsidRPr="00520298" w:rsidSect="00041D5F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D7727"/>
    <w:multiLevelType w:val="hybridMultilevel"/>
    <w:tmpl w:val="C9EAA516"/>
    <w:lvl w:ilvl="0" w:tplc="34C27B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782036"/>
    <w:multiLevelType w:val="hybridMultilevel"/>
    <w:tmpl w:val="E588313C"/>
    <w:lvl w:ilvl="0" w:tplc="4970B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AA579E6"/>
    <w:multiLevelType w:val="hybridMultilevel"/>
    <w:tmpl w:val="C4441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F7125"/>
    <w:multiLevelType w:val="hybridMultilevel"/>
    <w:tmpl w:val="CFB03022"/>
    <w:lvl w:ilvl="0" w:tplc="ED2EA926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07808E7"/>
    <w:multiLevelType w:val="hybridMultilevel"/>
    <w:tmpl w:val="61C66CA8"/>
    <w:lvl w:ilvl="0" w:tplc="695C48C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09C5620"/>
    <w:multiLevelType w:val="hybridMultilevel"/>
    <w:tmpl w:val="BAA86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15F23"/>
    <w:multiLevelType w:val="hybridMultilevel"/>
    <w:tmpl w:val="B15499E6"/>
    <w:lvl w:ilvl="0" w:tplc="1304CF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E8F0EC7"/>
    <w:multiLevelType w:val="hybridMultilevel"/>
    <w:tmpl w:val="8E9A1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50FC0"/>
    <w:multiLevelType w:val="hybridMultilevel"/>
    <w:tmpl w:val="B15499E6"/>
    <w:lvl w:ilvl="0" w:tplc="1304CF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B3D4A26"/>
    <w:multiLevelType w:val="hybridMultilevel"/>
    <w:tmpl w:val="C9401190"/>
    <w:lvl w:ilvl="0" w:tplc="10DE67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5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0"/>
  </w:num>
  <w:num w:numId="10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rlova VS">
    <w15:presenceInfo w15:providerId="None" w15:userId="Karlova VS"/>
  </w15:person>
  <w15:person w15:author="Ксения Евгеньевна Колпащикова">
    <w15:presenceInfo w15:providerId="AD" w15:userId="S-1-5-21-1433621883-1238581928-1087248385-16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DD"/>
    <w:rsid w:val="00002A47"/>
    <w:rsid w:val="000042FE"/>
    <w:rsid w:val="000105AF"/>
    <w:rsid w:val="00014119"/>
    <w:rsid w:val="000161C8"/>
    <w:rsid w:val="000165B0"/>
    <w:rsid w:val="00022CD0"/>
    <w:rsid w:val="00026043"/>
    <w:rsid w:val="00033D4A"/>
    <w:rsid w:val="0003414A"/>
    <w:rsid w:val="0004010A"/>
    <w:rsid w:val="0004039C"/>
    <w:rsid w:val="00040A30"/>
    <w:rsid w:val="00041301"/>
    <w:rsid w:val="00041D5F"/>
    <w:rsid w:val="000448BF"/>
    <w:rsid w:val="00045E1E"/>
    <w:rsid w:val="0004622A"/>
    <w:rsid w:val="00051ED9"/>
    <w:rsid w:val="0006402A"/>
    <w:rsid w:val="0006455F"/>
    <w:rsid w:val="00066783"/>
    <w:rsid w:val="00074190"/>
    <w:rsid w:val="00075819"/>
    <w:rsid w:val="00075ECC"/>
    <w:rsid w:val="00077926"/>
    <w:rsid w:val="0008347B"/>
    <w:rsid w:val="00087C6A"/>
    <w:rsid w:val="000A352B"/>
    <w:rsid w:val="000A403B"/>
    <w:rsid w:val="000B0B55"/>
    <w:rsid w:val="000B1C8F"/>
    <w:rsid w:val="000B34D2"/>
    <w:rsid w:val="000B433C"/>
    <w:rsid w:val="000C0967"/>
    <w:rsid w:val="000C2D66"/>
    <w:rsid w:val="000D0867"/>
    <w:rsid w:val="000D1131"/>
    <w:rsid w:val="000D3F5B"/>
    <w:rsid w:val="000E1C11"/>
    <w:rsid w:val="000E402E"/>
    <w:rsid w:val="000F1546"/>
    <w:rsid w:val="000F2101"/>
    <w:rsid w:val="000F3CBF"/>
    <w:rsid w:val="000F650C"/>
    <w:rsid w:val="000F6ED9"/>
    <w:rsid w:val="000F7350"/>
    <w:rsid w:val="00107696"/>
    <w:rsid w:val="00107B6C"/>
    <w:rsid w:val="00116654"/>
    <w:rsid w:val="00117E7D"/>
    <w:rsid w:val="00122FA4"/>
    <w:rsid w:val="001242C1"/>
    <w:rsid w:val="00126C38"/>
    <w:rsid w:val="00132E52"/>
    <w:rsid w:val="0013358D"/>
    <w:rsid w:val="00134152"/>
    <w:rsid w:val="00134662"/>
    <w:rsid w:val="00134BE6"/>
    <w:rsid w:val="0014136D"/>
    <w:rsid w:val="001469F5"/>
    <w:rsid w:val="001477C2"/>
    <w:rsid w:val="0015027B"/>
    <w:rsid w:val="00153604"/>
    <w:rsid w:val="00155C69"/>
    <w:rsid w:val="0016247E"/>
    <w:rsid w:val="00164DFC"/>
    <w:rsid w:val="00165115"/>
    <w:rsid w:val="001676A2"/>
    <w:rsid w:val="0017789A"/>
    <w:rsid w:val="001843B0"/>
    <w:rsid w:val="00187FB7"/>
    <w:rsid w:val="00192E66"/>
    <w:rsid w:val="001A1673"/>
    <w:rsid w:val="001A418C"/>
    <w:rsid w:val="001B15D2"/>
    <w:rsid w:val="001B795D"/>
    <w:rsid w:val="001C0D24"/>
    <w:rsid w:val="001C73BB"/>
    <w:rsid w:val="001D1EEF"/>
    <w:rsid w:val="001D2495"/>
    <w:rsid w:val="001D6FFF"/>
    <w:rsid w:val="001E1E1D"/>
    <w:rsid w:val="001E5C8F"/>
    <w:rsid w:val="001F00FB"/>
    <w:rsid w:val="001F7F66"/>
    <w:rsid w:val="00210568"/>
    <w:rsid w:val="00212001"/>
    <w:rsid w:val="0021299E"/>
    <w:rsid w:val="0021506A"/>
    <w:rsid w:val="00221A16"/>
    <w:rsid w:val="00225221"/>
    <w:rsid w:val="00230F2D"/>
    <w:rsid w:val="002317D7"/>
    <w:rsid w:val="00235B8E"/>
    <w:rsid w:val="00240510"/>
    <w:rsid w:val="00242FBD"/>
    <w:rsid w:val="002459C7"/>
    <w:rsid w:val="00250FF3"/>
    <w:rsid w:val="0025441C"/>
    <w:rsid w:val="00254C84"/>
    <w:rsid w:val="00255959"/>
    <w:rsid w:val="002635AC"/>
    <w:rsid w:val="0027576B"/>
    <w:rsid w:val="00277E69"/>
    <w:rsid w:val="00280F9E"/>
    <w:rsid w:val="00281038"/>
    <w:rsid w:val="0028565C"/>
    <w:rsid w:val="00291393"/>
    <w:rsid w:val="00294D74"/>
    <w:rsid w:val="002A6B47"/>
    <w:rsid w:val="002A6CBA"/>
    <w:rsid w:val="002B3C1A"/>
    <w:rsid w:val="002C02C2"/>
    <w:rsid w:val="002C090C"/>
    <w:rsid w:val="002C0F1A"/>
    <w:rsid w:val="002D2E6B"/>
    <w:rsid w:val="002D36E7"/>
    <w:rsid w:val="002D4213"/>
    <w:rsid w:val="002D647D"/>
    <w:rsid w:val="002D7A7D"/>
    <w:rsid w:val="002E4544"/>
    <w:rsid w:val="002E4A8A"/>
    <w:rsid w:val="002E6566"/>
    <w:rsid w:val="003002FE"/>
    <w:rsid w:val="00302627"/>
    <w:rsid w:val="00304771"/>
    <w:rsid w:val="00313372"/>
    <w:rsid w:val="00314A48"/>
    <w:rsid w:val="003158BA"/>
    <w:rsid w:val="003204B6"/>
    <w:rsid w:val="00320CB8"/>
    <w:rsid w:val="003259D3"/>
    <w:rsid w:val="00327110"/>
    <w:rsid w:val="00330A7D"/>
    <w:rsid w:val="00331E55"/>
    <w:rsid w:val="0033601C"/>
    <w:rsid w:val="003400C8"/>
    <w:rsid w:val="00341404"/>
    <w:rsid w:val="00342A32"/>
    <w:rsid w:val="00347AD1"/>
    <w:rsid w:val="00350CE7"/>
    <w:rsid w:val="003528F1"/>
    <w:rsid w:val="00356191"/>
    <w:rsid w:val="0036291D"/>
    <w:rsid w:val="00364187"/>
    <w:rsid w:val="0036451A"/>
    <w:rsid w:val="0036514B"/>
    <w:rsid w:val="003678B2"/>
    <w:rsid w:val="00381E4C"/>
    <w:rsid w:val="003834CA"/>
    <w:rsid w:val="00387A5B"/>
    <w:rsid w:val="00391AAA"/>
    <w:rsid w:val="0039392A"/>
    <w:rsid w:val="00394B6C"/>
    <w:rsid w:val="0039591B"/>
    <w:rsid w:val="00396E23"/>
    <w:rsid w:val="003A6A3F"/>
    <w:rsid w:val="003C48FF"/>
    <w:rsid w:val="003C5BE2"/>
    <w:rsid w:val="003D0D68"/>
    <w:rsid w:val="003D1F58"/>
    <w:rsid w:val="003E75A4"/>
    <w:rsid w:val="003F3379"/>
    <w:rsid w:val="00402DF1"/>
    <w:rsid w:val="00402F49"/>
    <w:rsid w:val="00407703"/>
    <w:rsid w:val="00407A3E"/>
    <w:rsid w:val="00413500"/>
    <w:rsid w:val="004159E4"/>
    <w:rsid w:val="00421573"/>
    <w:rsid w:val="004221E1"/>
    <w:rsid w:val="00424386"/>
    <w:rsid w:val="004347A3"/>
    <w:rsid w:val="00436B49"/>
    <w:rsid w:val="00441605"/>
    <w:rsid w:val="00443935"/>
    <w:rsid w:val="0048275D"/>
    <w:rsid w:val="004949E9"/>
    <w:rsid w:val="004A357B"/>
    <w:rsid w:val="004B07D7"/>
    <w:rsid w:val="004B3B3B"/>
    <w:rsid w:val="004B4112"/>
    <w:rsid w:val="004B4133"/>
    <w:rsid w:val="004B41EB"/>
    <w:rsid w:val="004C5ADE"/>
    <w:rsid w:val="004C6A03"/>
    <w:rsid w:val="004C6FEE"/>
    <w:rsid w:val="004C785D"/>
    <w:rsid w:val="004D2B9A"/>
    <w:rsid w:val="004E002C"/>
    <w:rsid w:val="004E3C51"/>
    <w:rsid w:val="004E447E"/>
    <w:rsid w:val="004E46CF"/>
    <w:rsid w:val="004E4DDA"/>
    <w:rsid w:val="004E6496"/>
    <w:rsid w:val="004E68E8"/>
    <w:rsid w:val="004F420B"/>
    <w:rsid w:val="004F72B1"/>
    <w:rsid w:val="005009D4"/>
    <w:rsid w:val="00504934"/>
    <w:rsid w:val="00504F95"/>
    <w:rsid w:val="0050640A"/>
    <w:rsid w:val="00507622"/>
    <w:rsid w:val="00514B41"/>
    <w:rsid w:val="0051637A"/>
    <w:rsid w:val="00520298"/>
    <w:rsid w:val="0052048D"/>
    <w:rsid w:val="00521ACC"/>
    <w:rsid w:val="00522FAD"/>
    <w:rsid w:val="00524352"/>
    <w:rsid w:val="00526B81"/>
    <w:rsid w:val="0053425A"/>
    <w:rsid w:val="005378E2"/>
    <w:rsid w:val="00545705"/>
    <w:rsid w:val="005459BA"/>
    <w:rsid w:val="00550A64"/>
    <w:rsid w:val="005573CD"/>
    <w:rsid w:val="005620B2"/>
    <w:rsid w:val="00573358"/>
    <w:rsid w:val="005776C5"/>
    <w:rsid w:val="0058248F"/>
    <w:rsid w:val="00582896"/>
    <w:rsid w:val="00585060"/>
    <w:rsid w:val="0058740A"/>
    <w:rsid w:val="005A3BDE"/>
    <w:rsid w:val="005B705D"/>
    <w:rsid w:val="005C1776"/>
    <w:rsid w:val="005C2D36"/>
    <w:rsid w:val="005C4789"/>
    <w:rsid w:val="005C6B53"/>
    <w:rsid w:val="005F0CDE"/>
    <w:rsid w:val="005F0F97"/>
    <w:rsid w:val="005F70DD"/>
    <w:rsid w:val="00614743"/>
    <w:rsid w:val="00615B22"/>
    <w:rsid w:val="00631D44"/>
    <w:rsid w:val="00632405"/>
    <w:rsid w:val="006324F8"/>
    <w:rsid w:val="00636B19"/>
    <w:rsid w:val="00636C24"/>
    <w:rsid w:val="00637F1A"/>
    <w:rsid w:val="00643A51"/>
    <w:rsid w:val="00644A99"/>
    <w:rsid w:val="006523FB"/>
    <w:rsid w:val="00653353"/>
    <w:rsid w:val="00654508"/>
    <w:rsid w:val="006624C1"/>
    <w:rsid w:val="006654DF"/>
    <w:rsid w:val="0067635B"/>
    <w:rsid w:val="00676625"/>
    <w:rsid w:val="006816E3"/>
    <w:rsid w:val="00682E3A"/>
    <w:rsid w:val="006831EF"/>
    <w:rsid w:val="00686628"/>
    <w:rsid w:val="00686C84"/>
    <w:rsid w:val="006917D3"/>
    <w:rsid w:val="006947B9"/>
    <w:rsid w:val="0069776A"/>
    <w:rsid w:val="00697F55"/>
    <w:rsid w:val="006A670D"/>
    <w:rsid w:val="006B6063"/>
    <w:rsid w:val="006B76A9"/>
    <w:rsid w:val="006C06D1"/>
    <w:rsid w:val="006C14FD"/>
    <w:rsid w:val="006C4C44"/>
    <w:rsid w:val="006C5C52"/>
    <w:rsid w:val="006C62FA"/>
    <w:rsid w:val="006D0898"/>
    <w:rsid w:val="006D18F0"/>
    <w:rsid w:val="006D530F"/>
    <w:rsid w:val="006D6A20"/>
    <w:rsid w:val="006F05D1"/>
    <w:rsid w:val="00701374"/>
    <w:rsid w:val="00702C3A"/>
    <w:rsid w:val="00702EED"/>
    <w:rsid w:val="00706602"/>
    <w:rsid w:val="00707900"/>
    <w:rsid w:val="0072309F"/>
    <w:rsid w:val="00726DAE"/>
    <w:rsid w:val="007344FE"/>
    <w:rsid w:val="00742397"/>
    <w:rsid w:val="00743293"/>
    <w:rsid w:val="007557E6"/>
    <w:rsid w:val="00761FC7"/>
    <w:rsid w:val="007735D2"/>
    <w:rsid w:val="00781CCB"/>
    <w:rsid w:val="00783752"/>
    <w:rsid w:val="0078481C"/>
    <w:rsid w:val="00786C60"/>
    <w:rsid w:val="00794E1C"/>
    <w:rsid w:val="007956F2"/>
    <w:rsid w:val="007A55B8"/>
    <w:rsid w:val="007A5ECD"/>
    <w:rsid w:val="007A70C9"/>
    <w:rsid w:val="007B1943"/>
    <w:rsid w:val="007B504B"/>
    <w:rsid w:val="007B61F9"/>
    <w:rsid w:val="007B6755"/>
    <w:rsid w:val="007B6A40"/>
    <w:rsid w:val="007B6DC4"/>
    <w:rsid w:val="007C09CE"/>
    <w:rsid w:val="007C0CEF"/>
    <w:rsid w:val="007C1AD2"/>
    <w:rsid w:val="007C3B68"/>
    <w:rsid w:val="007C7130"/>
    <w:rsid w:val="007D28B0"/>
    <w:rsid w:val="007D6395"/>
    <w:rsid w:val="007D7D9E"/>
    <w:rsid w:val="007E2043"/>
    <w:rsid w:val="007E56AC"/>
    <w:rsid w:val="007F2F60"/>
    <w:rsid w:val="00801EB1"/>
    <w:rsid w:val="00803310"/>
    <w:rsid w:val="00803F39"/>
    <w:rsid w:val="008049CB"/>
    <w:rsid w:val="00806D7B"/>
    <w:rsid w:val="0080742E"/>
    <w:rsid w:val="008163D0"/>
    <w:rsid w:val="00820509"/>
    <w:rsid w:val="00821242"/>
    <w:rsid w:val="00824B3F"/>
    <w:rsid w:val="00826DF3"/>
    <w:rsid w:val="00827043"/>
    <w:rsid w:val="00830DC0"/>
    <w:rsid w:val="00835F40"/>
    <w:rsid w:val="0083706F"/>
    <w:rsid w:val="00837F7A"/>
    <w:rsid w:val="0084730D"/>
    <w:rsid w:val="00851DCE"/>
    <w:rsid w:val="008564FF"/>
    <w:rsid w:val="00860DDB"/>
    <w:rsid w:val="00862370"/>
    <w:rsid w:val="00863848"/>
    <w:rsid w:val="00871632"/>
    <w:rsid w:val="0087176E"/>
    <w:rsid w:val="00874D21"/>
    <w:rsid w:val="00875693"/>
    <w:rsid w:val="008765B9"/>
    <w:rsid w:val="00883206"/>
    <w:rsid w:val="00891B9C"/>
    <w:rsid w:val="00891DD6"/>
    <w:rsid w:val="008A3F01"/>
    <w:rsid w:val="008C7706"/>
    <w:rsid w:val="008E2B1F"/>
    <w:rsid w:val="008E4E76"/>
    <w:rsid w:val="008E612B"/>
    <w:rsid w:val="008F23BA"/>
    <w:rsid w:val="008F588E"/>
    <w:rsid w:val="008F6FBD"/>
    <w:rsid w:val="008F7977"/>
    <w:rsid w:val="00905589"/>
    <w:rsid w:val="00905E87"/>
    <w:rsid w:val="009077D3"/>
    <w:rsid w:val="00907D07"/>
    <w:rsid w:val="00907EB3"/>
    <w:rsid w:val="00916116"/>
    <w:rsid w:val="009165E2"/>
    <w:rsid w:val="009208D2"/>
    <w:rsid w:val="0092216C"/>
    <w:rsid w:val="009250C4"/>
    <w:rsid w:val="00927A03"/>
    <w:rsid w:val="00927DC2"/>
    <w:rsid w:val="009314F1"/>
    <w:rsid w:val="00932557"/>
    <w:rsid w:val="0093258F"/>
    <w:rsid w:val="00936D7A"/>
    <w:rsid w:val="00937695"/>
    <w:rsid w:val="00937696"/>
    <w:rsid w:val="00937CF4"/>
    <w:rsid w:val="00945435"/>
    <w:rsid w:val="0094721F"/>
    <w:rsid w:val="009476B4"/>
    <w:rsid w:val="00952A3D"/>
    <w:rsid w:val="00960463"/>
    <w:rsid w:val="00962446"/>
    <w:rsid w:val="00972012"/>
    <w:rsid w:val="00973380"/>
    <w:rsid w:val="00977332"/>
    <w:rsid w:val="00977A9D"/>
    <w:rsid w:val="009818CA"/>
    <w:rsid w:val="0098791A"/>
    <w:rsid w:val="00990CA9"/>
    <w:rsid w:val="00990F0D"/>
    <w:rsid w:val="00996718"/>
    <w:rsid w:val="009A2E68"/>
    <w:rsid w:val="009A36A7"/>
    <w:rsid w:val="009A4374"/>
    <w:rsid w:val="009B0D0F"/>
    <w:rsid w:val="009B0FE8"/>
    <w:rsid w:val="009B4CAC"/>
    <w:rsid w:val="009C0C16"/>
    <w:rsid w:val="009C1E7C"/>
    <w:rsid w:val="009C1F80"/>
    <w:rsid w:val="009C23BB"/>
    <w:rsid w:val="009C35B5"/>
    <w:rsid w:val="009E05AC"/>
    <w:rsid w:val="009E2FCF"/>
    <w:rsid w:val="009E4ABD"/>
    <w:rsid w:val="009E6C56"/>
    <w:rsid w:val="009E793D"/>
    <w:rsid w:val="009F6EF0"/>
    <w:rsid w:val="00A0012F"/>
    <w:rsid w:val="00A0576E"/>
    <w:rsid w:val="00A22A7E"/>
    <w:rsid w:val="00A27E53"/>
    <w:rsid w:val="00A303FB"/>
    <w:rsid w:val="00A33018"/>
    <w:rsid w:val="00A40000"/>
    <w:rsid w:val="00A40205"/>
    <w:rsid w:val="00A4087C"/>
    <w:rsid w:val="00A52F61"/>
    <w:rsid w:val="00A53D67"/>
    <w:rsid w:val="00A55480"/>
    <w:rsid w:val="00A60823"/>
    <w:rsid w:val="00A60C92"/>
    <w:rsid w:val="00A67FDA"/>
    <w:rsid w:val="00A704DF"/>
    <w:rsid w:val="00A80177"/>
    <w:rsid w:val="00A8131D"/>
    <w:rsid w:val="00A8388C"/>
    <w:rsid w:val="00A92EE6"/>
    <w:rsid w:val="00A96320"/>
    <w:rsid w:val="00AA5C8F"/>
    <w:rsid w:val="00AB1B94"/>
    <w:rsid w:val="00AB3616"/>
    <w:rsid w:val="00AB654E"/>
    <w:rsid w:val="00AC0591"/>
    <w:rsid w:val="00AC0D4F"/>
    <w:rsid w:val="00AC32E7"/>
    <w:rsid w:val="00AC7104"/>
    <w:rsid w:val="00AC7A34"/>
    <w:rsid w:val="00AD4EE6"/>
    <w:rsid w:val="00AE449F"/>
    <w:rsid w:val="00AF398B"/>
    <w:rsid w:val="00B03732"/>
    <w:rsid w:val="00B03D9D"/>
    <w:rsid w:val="00B10798"/>
    <w:rsid w:val="00B166B8"/>
    <w:rsid w:val="00B2716A"/>
    <w:rsid w:val="00B30A4F"/>
    <w:rsid w:val="00B33D21"/>
    <w:rsid w:val="00B460B7"/>
    <w:rsid w:val="00B55F1E"/>
    <w:rsid w:val="00B641A4"/>
    <w:rsid w:val="00B824BC"/>
    <w:rsid w:val="00B870DD"/>
    <w:rsid w:val="00B9012B"/>
    <w:rsid w:val="00B90C5A"/>
    <w:rsid w:val="00B912B5"/>
    <w:rsid w:val="00BA10A6"/>
    <w:rsid w:val="00BA135E"/>
    <w:rsid w:val="00BA5B7A"/>
    <w:rsid w:val="00BA6183"/>
    <w:rsid w:val="00BB17EC"/>
    <w:rsid w:val="00BB3719"/>
    <w:rsid w:val="00BC2603"/>
    <w:rsid w:val="00BC5304"/>
    <w:rsid w:val="00BC53B5"/>
    <w:rsid w:val="00BC5CC8"/>
    <w:rsid w:val="00BD0A89"/>
    <w:rsid w:val="00BE2B9E"/>
    <w:rsid w:val="00BE3F56"/>
    <w:rsid w:val="00BE48EF"/>
    <w:rsid w:val="00BE5109"/>
    <w:rsid w:val="00BF3F10"/>
    <w:rsid w:val="00BF49DB"/>
    <w:rsid w:val="00BF6344"/>
    <w:rsid w:val="00C00407"/>
    <w:rsid w:val="00C04A6F"/>
    <w:rsid w:val="00C07B39"/>
    <w:rsid w:val="00C1430E"/>
    <w:rsid w:val="00C14E3E"/>
    <w:rsid w:val="00C15DB9"/>
    <w:rsid w:val="00C1603B"/>
    <w:rsid w:val="00C17A6D"/>
    <w:rsid w:val="00C26664"/>
    <w:rsid w:val="00C33294"/>
    <w:rsid w:val="00C460A4"/>
    <w:rsid w:val="00C4621E"/>
    <w:rsid w:val="00C46270"/>
    <w:rsid w:val="00C46A36"/>
    <w:rsid w:val="00C56323"/>
    <w:rsid w:val="00C65811"/>
    <w:rsid w:val="00C6593A"/>
    <w:rsid w:val="00C66AF2"/>
    <w:rsid w:val="00C70C4D"/>
    <w:rsid w:val="00C72B00"/>
    <w:rsid w:val="00C83B44"/>
    <w:rsid w:val="00C972FA"/>
    <w:rsid w:val="00CA041D"/>
    <w:rsid w:val="00CA3C67"/>
    <w:rsid w:val="00CA5026"/>
    <w:rsid w:val="00CA67C8"/>
    <w:rsid w:val="00CB0202"/>
    <w:rsid w:val="00CB21E7"/>
    <w:rsid w:val="00CB350F"/>
    <w:rsid w:val="00CC0F34"/>
    <w:rsid w:val="00CC228D"/>
    <w:rsid w:val="00CC400C"/>
    <w:rsid w:val="00CC4E8A"/>
    <w:rsid w:val="00CC5122"/>
    <w:rsid w:val="00CC5EA5"/>
    <w:rsid w:val="00CD4E91"/>
    <w:rsid w:val="00CD6538"/>
    <w:rsid w:val="00CE75F2"/>
    <w:rsid w:val="00CF19D2"/>
    <w:rsid w:val="00CF55AB"/>
    <w:rsid w:val="00CF5FEA"/>
    <w:rsid w:val="00D01D09"/>
    <w:rsid w:val="00D02599"/>
    <w:rsid w:val="00D06AC2"/>
    <w:rsid w:val="00D12C76"/>
    <w:rsid w:val="00D14005"/>
    <w:rsid w:val="00D14CCC"/>
    <w:rsid w:val="00D16953"/>
    <w:rsid w:val="00D202F3"/>
    <w:rsid w:val="00D21C61"/>
    <w:rsid w:val="00D370D6"/>
    <w:rsid w:val="00D4657B"/>
    <w:rsid w:val="00D50CFB"/>
    <w:rsid w:val="00D558EC"/>
    <w:rsid w:val="00D705E2"/>
    <w:rsid w:val="00D71B3E"/>
    <w:rsid w:val="00D7312A"/>
    <w:rsid w:val="00D73E3E"/>
    <w:rsid w:val="00D768C3"/>
    <w:rsid w:val="00D77CC7"/>
    <w:rsid w:val="00D816CC"/>
    <w:rsid w:val="00D85915"/>
    <w:rsid w:val="00D87801"/>
    <w:rsid w:val="00D90F0E"/>
    <w:rsid w:val="00D91140"/>
    <w:rsid w:val="00D92DBC"/>
    <w:rsid w:val="00D975EF"/>
    <w:rsid w:val="00DB10A1"/>
    <w:rsid w:val="00DB21F6"/>
    <w:rsid w:val="00DD4D84"/>
    <w:rsid w:val="00DE49FB"/>
    <w:rsid w:val="00DF03D0"/>
    <w:rsid w:val="00DF1CDA"/>
    <w:rsid w:val="00DF1DC2"/>
    <w:rsid w:val="00DF2656"/>
    <w:rsid w:val="00DF2EE9"/>
    <w:rsid w:val="00DF7B9A"/>
    <w:rsid w:val="00E01D04"/>
    <w:rsid w:val="00E0783F"/>
    <w:rsid w:val="00E1227D"/>
    <w:rsid w:val="00E12B5F"/>
    <w:rsid w:val="00E12B92"/>
    <w:rsid w:val="00E13CCE"/>
    <w:rsid w:val="00E20BB4"/>
    <w:rsid w:val="00E315D5"/>
    <w:rsid w:val="00E37EC9"/>
    <w:rsid w:val="00E4206C"/>
    <w:rsid w:val="00E47EED"/>
    <w:rsid w:val="00E5164D"/>
    <w:rsid w:val="00E61B23"/>
    <w:rsid w:val="00E63678"/>
    <w:rsid w:val="00E716D7"/>
    <w:rsid w:val="00E72899"/>
    <w:rsid w:val="00E73089"/>
    <w:rsid w:val="00E76DE9"/>
    <w:rsid w:val="00E90866"/>
    <w:rsid w:val="00E91CFE"/>
    <w:rsid w:val="00E924C9"/>
    <w:rsid w:val="00E92734"/>
    <w:rsid w:val="00E97F51"/>
    <w:rsid w:val="00EB00E0"/>
    <w:rsid w:val="00EB76C1"/>
    <w:rsid w:val="00EC0E4C"/>
    <w:rsid w:val="00EC622A"/>
    <w:rsid w:val="00ED3410"/>
    <w:rsid w:val="00EE09A4"/>
    <w:rsid w:val="00EE5A3A"/>
    <w:rsid w:val="00EF6759"/>
    <w:rsid w:val="00EF6BAB"/>
    <w:rsid w:val="00F00078"/>
    <w:rsid w:val="00F10D97"/>
    <w:rsid w:val="00F13C35"/>
    <w:rsid w:val="00F13CDE"/>
    <w:rsid w:val="00F14405"/>
    <w:rsid w:val="00F17780"/>
    <w:rsid w:val="00F20823"/>
    <w:rsid w:val="00F418D4"/>
    <w:rsid w:val="00F41BC9"/>
    <w:rsid w:val="00F4597A"/>
    <w:rsid w:val="00F46341"/>
    <w:rsid w:val="00F47404"/>
    <w:rsid w:val="00F61428"/>
    <w:rsid w:val="00F6314B"/>
    <w:rsid w:val="00F6527B"/>
    <w:rsid w:val="00F7134D"/>
    <w:rsid w:val="00F71882"/>
    <w:rsid w:val="00F74252"/>
    <w:rsid w:val="00F96643"/>
    <w:rsid w:val="00F976CB"/>
    <w:rsid w:val="00F97748"/>
    <w:rsid w:val="00FA0847"/>
    <w:rsid w:val="00FA1456"/>
    <w:rsid w:val="00FA363A"/>
    <w:rsid w:val="00FA3D11"/>
    <w:rsid w:val="00FB40E0"/>
    <w:rsid w:val="00FB7C9C"/>
    <w:rsid w:val="00FC04FC"/>
    <w:rsid w:val="00FC628E"/>
    <w:rsid w:val="00FD1B7B"/>
    <w:rsid w:val="00FD1C51"/>
    <w:rsid w:val="00FE318B"/>
    <w:rsid w:val="00FE32E9"/>
    <w:rsid w:val="00FE6FE4"/>
    <w:rsid w:val="00FF32C9"/>
    <w:rsid w:val="00FF390E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131AC"/>
  <w15:docId w15:val="{865CCD12-5C4F-4341-B57D-499DB136F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F51"/>
  </w:style>
  <w:style w:type="paragraph" w:styleId="1">
    <w:name w:val="heading 1"/>
    <w:basedOn w:val="a"/>
    <w:link w:val="10"/>
    <w:uiPriority w:val="9"/>
    <w:qFormat/>
    <w:rsid w:val="00FE32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017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E97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97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6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6E23"/>
    <w:rPr>
      <w:rFonts w:ascii="Segoe UI" w:hAnsi="Segoe UI" w:cs="Segoe UI"/>
      <w:sz w:val="18"/>
      <w:szCs w:val="18"/>
    </w:rPr>
  </w:style>
  <w:style w:type="table" w:customStyle="1" w:styleId="41">
    <w:name w:val="Сетка таблицы4"/>
    <w:basedOn w:val="a1"/>
    <w:next w:val="a3"/>
    <w:uiPriority w:val="39"/>
    <w:rsid w:val="00BC5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C972FA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E32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1">
    <w:name w:val="s_1"/>
    <w:basedOn w:val="a"/>
    <w:rsid w:val="00EF6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801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7">
    <w:name w:val="Normal (Web)"/>
    <w:basedOn w:val="a"/>
    <w:uiPriority w:val="99"/>
    <w:unhideWhenUsed/>
    <w:rsid w:val="00A27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057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1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99F4D-145F-4E36-A4C9-F3C5CCF6B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Karlova VS</cp:lastModifiedBy>
  <cp:revision>5</cp:revision>
  <cp:lastPrinted>2023-03-14T09:03:00Z</cp:lastPrinted>
  <dcterms:created xsi:type="dcterms:W3CDTF">2023-03-19T17:48:00Z</dcterms:created>
  <dcterms:modified xsi:type="dcterms:W3CDTF">2025-02-21T12:42:00Z</dcterms:modified>
</cp:coreProperties>
</file>